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Y60064、Y61064、Y62064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2024年06月14日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2024年06月14日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淮安市宏信国有资产投资管理有限公司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重庆信托·淮安宏信集合资金信托计划（第1期）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656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2024年06月17日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