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1</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华夏理财固定收益纯债型日日开理财产品1号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A份额简称：“华夏理财纯债日开1号（同业存单及存款）A”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份额简称：“华夏理财固收纯债日开1号（同业存单及存款）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G</w:t>
            </w:r>
            <w:r>
              <w:rPr>
                <w:rFonts w:hint="eastAsia" w:ascii="仿宋" w:hAnsi="仿宋" w:eastAsia="仿宋"/>
                <w:b/>
                <w:bCs/>
                <w:szCs w:val="21"/>
              </w:rPr>
              <w:t>份额简称：“华夏理财纯债日开1号（同业存单及存款）</w:t>
            </w:r>
            <w:r>
              <w:rPr>
                <w:rFonts w:ascii="仿宋" w:hAnsi="仿宋" w:eastAsia="仿宋"/>
                <w:b/>
                <w:bCs/>
                <w:szCs w:val="21"/>
              </w:rPr>
              <w:t>G</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H</w:t>
            </w:r>
            <w:r>
              <w:rPr>
                <w:rFonts w:hint="eastAsia" w:ascii="仿宋" w:hAnsi="仿宋" w:eastAsia="仿宋"/>
                <w:b/>
                <w:bCs/>
                <w:szCs w:val="21"/>
              </w:rPr>
              <w:t>份额简称：“华夏理财纯债日开1号（同业存单及存款）</w:t>
            </w:r>
            <w:r>
              <w:rPr>
                <w:rFonts w:ascii="仿宋" w:hAnsi="仿宋" w:eastAsia="仿宋"/>
                <w:b/>
                <w:bCs/>
                <w:szCs w:val="21"/>
              </w:rPr>
              <w:t>H</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K</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K</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Z</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rPr>
              <w:t>21112001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21112001</w:t>
            </w:r>
            <w:r>
              <w:rPr>
                <w:rFonts w:hint="eastAsia" w:ascii="仿宋" w:hAnsi="仿宋" w:eastAsia="仿宋"/>
                <w:bCs/>
                <w:szCs w:val="21"/>
              </w:rPr>
              <w:t>A</w:t>
            </w:r>
          </w:p>
          <w:p>
            <w:pPr>
              <w:adjustRightInd w:val="0"/>
              <w:snapToGrid w:val="0"/>
              <w:spacing w:line="240" w:lineRule="atLeast"/>
              <w:jc w:val="center"/>
              <w:rPr>
                <w:rFonts w:ascii="仿宋" w:hAnsi="仿宋" w:eastAsia="仿宋"/>
                <w:bCs/>
                <w:szCs w:val="21"/>
              </w:rPr>
            </w:pPr>
            <w:r>
              <w:rPr>
                <w:rFonts w:ascii="仿宋" w:hAnsi="仿宋" w:eastAsia="仿宋"/>
                <w:bCs/>
                <w:szCs w:val="21"/>
              </w:rPr>
              <w:t>D</w:t>
            </w:r>
            <w:r>
              <w:rPr>
                <w:rFonts w:hint="eastAsia" w:ascii="仿宋" w:hAnsi="仿宋" w:eastAsia="仿宋"/>
                <w:bCs/>
                <w:szCs w:val="21"/>
              </w:rPr>
              <w:t>份额代码：</w:t>
            </w:r>
            <w:r>
              <w:rPr>
                <w:rFonts w:ascii="仿宋" w:hAnsi="仿宋" w:eastAsia="仿宋"/>
                <w:bCs/>
                <w:szCs w:val="21"/>
              </w:rPr>
              <w:t>21112001D</w:t>
            </w:r>
            <w:r>
              <w:rPr>
                <w:rFonts w:hint="eastAsia" w:ascii="仿宋" w:hAnsi="仿宋" w:eastAsia="仿宋"/>
                <w:bCs/>
                <w:szCs w:val="21"/>
              </w:rPr>
              <w:t>（招商银行销售代码：HX0</w:t>
            </w:r>
            <w:r>
              <w:rPr>
                <w:rFonts w:ascii="仿宋" w:hAnsi="仿宋" w:eastAsia="仿宋"/>
                <w:bCs/>
                <w:szCs w:val="21"/>
              </w:rPr>
              <w:t>3</w:t>
            </w:r>
            <w:r>
              <w:rPr>
                <w:rFonts w:hint="eastAsia" w:ascii="仿宋" w:hAnsi="仿宋" w:eastAsia="仿宋"/>
                <w:bCs/>
                <w:szCs w:val="21"/>
              </w:rPr>
              <w:t>020</w:t>
            </w:r>
            <w:r>
              <w:rPr>
                <w:rFonts w:ascii="仿宋" w:hAnsi="仿宋" w:eastAsia="仿宋"/>
                <w:bCs/>
                <w:szCs w:val="21"/>
              </w:rPr>
              <w:t>1</w:t>
            </w:r>
            <w:r>
              <w:rPr>
                <w:rFonts w:hint="eastAsia" w:ascii="仿宋" w:hAnsi="仿宋" w:eastAsia="仿宋"/>
                <w:bCs/>
                <w:szCs w:val="21"/>
              </w:rPr>
              <w:t>）</w:t>
            </w:r>
          </w:p>
          <w:p>
            <w:pPr>
              <w:adjustRightInd w:val="0"/>
              <w:snapToGrid w:val="0"/>
              <w:spacing w:line="240" w:lineRule="atLeast"/>
              <w:jc w:val="center"/>
              <w:rPr>
                <w:rFonts w:ascii="仿宋" w:hAnsi="仿宋" w:eastAsia="仿宋"/>
                <w:bCs/>
                <w:szCs w:val="21"/>
              </w:rPr>
            </w:pPr>
            <w:r>
              <w:rPr>
                <w:rFonts w:ascii="仿宋" w:hAnsi="仿宋" w:eastAsia="仿宋"/>
                <w:bCs/>
                <w:szCs w:val="21"/>
              </w:rPr>
              <w:t>G</w:t>
            </w:r>
            <w:r>
              <w:rPr>
                <w:rFonts w:hint="eastAsia" w:ascii="仿宋" w:hAnsi="仿宋" w:eastAsia="仿宋"/>
                <w:bCs/>
                <w:szCs w:val="21"/>
              </w:rPr>
              <w:t>份额代码：</w:t>
            </w:r>
            <w:r>
              <w:rPr>
                <w:rFonts w:ascii="仿宋" w:hAnsi="仿宋" w:eastAsia="仿宋"/>
                <w:bCs/>
                <w:szCs w:val="21"/>
              </w:rPr>
              <w:t>21112001G</w:t>
            </w:r>
          </w:p>
          <w:p>
            <w:pPr>
              <w:adjustRightInd w:val="0"/>
              <w:snapToGrid w:val="0"/>
              <w:spacing w:line="240" w:lineRule="atLeast"/>
              <w:jc w:val="center"/>
              <w:rPr>
                <w:rFonts w:ascii="仿宋" w:hAnsi="仿宋" w:eastAsia="仿宋"/>
                <w:bCs/>
                <w:szCs w:val="21"/>
              </w:rPr>
            </w:pPr>
            <w:r>
              <w:rPr>
                <w:rFonts w:ascii="仿宋" w:hAnsi="仿宋" w:eastAsia="仿宋"/>
                <w:bCs/>
                <w:szCs w:val="21"/>
              </w:rPr>
              <w:t>H</w:t>
            </w:r>
            <w:r>
              <w:rPr>
                <w:rFonts w:hint="eastAsia" w:ascii="仿宋" w:hAnsi="仿宋" w:eastAsia="仿宋"/>
                <w:bCs/>
                <w:szCs w:val="21"/>
              </w:rPr>
              <w:t>份额代码：</w:t>
            </w:r>
            <w:r>
              <w:rPr>
                <w:rFonts w:ascii="仿宋" w:hAnsi="仿宋" w:eastAsia="仿宋"/>
                <w:bCs/>
                <w:szCs w:val="21"/>
              </w:rPr>
              <w:t>21112001H</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K</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K</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Z7003921000744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A</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个人</w:t>
            </w:r>
            <w:r>
              <w:rPr>
                <w:rFonts w:ascii="仿宋" w:hAnsi="仿宋" w:eastAsia="仿宋"/>
                <w:bCs/>
                <w:szCs w:val="21"/>
              </w:rPr>
              <w:t>投资者销售</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w:t>
            </w:r>
            <w:r>
              <w:rPr>
                <w:rFonts w:ascii="仿宋" w:hAnsi="仿宋" w:eastAsia="仿宋"/>
                <w:bCs/>
                <w:szCs w:val="21"/>
              </w:rPr>
              <w:t>H</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机构</w:t>
            </w:r>
            <w:r>
              <w:rPr>
                <w:rFonts w:ascii="仿宋" w:hAnsi="仿宋" w:eastAsia="仿宋"/>
                <w:bCs/>
                <w:szCs w:val="21"/>
              </w:rPr>
              <w:t>投资者销售</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color w:val="000000"/>
                <w:szCs w:val="21"/>
                <w:u w:val="single"/>
              </w:rPr>
              <w:t xml:space="preserve">CR1（谨慎型）、CR2（稳健型）、CR3（平衡型）、CR4（进取型）、CR5（激进型）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A份额：业绩基准为</w:t>
            </w:r>
            <w:r>
              <w:rPr>
                <w:rFonts w:ascii="仿宋" w:hAnsi="仿宋" w:eastAsia="仿宋" w:cs="Cambria"/>
                <w:bCs/>
                <w:szCs w:val="21"/>
              </w:rPr>
              <w:t>2.</w:t>
            </w:r>
            <w:r>
              <w:rPr>
                <w:rFonts w:hint="eastAsia" w:ascii="仿宋" w:hAnsi="仿宋" w:eastAsia="仿宋" w:cs="Cambria"/>
                <w:bCs/>
                <w:szCs w:val="21"/>
                <w:lang w:val="en-US" w:eastAsia="zh-CN"/>
              </w:rPr>
              <w:t>10</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70</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1</w:t>
            </w:r>
            <w:r>
              <w:rPr>
                <w:rFonts w:ascii="仿宋" w:hAnsi="仿宋" w:eastAsia="仿宋" w:cs="Cambria"/>
                <w:bCs/>
                <w:szCs w:val="21"/>
              </w:rPr>
              <w:t>5</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w:t>
            </w:r>
            <w:r>
              <w:rPr>
                <w:rFonts w:ascii="仿宋" w:hAnsi="仿宋" w:eastAsia="仿宋" w:cs="Cambria"/>
                <w:bCs/>
                <w:szCs w:val="21"/>
              </w:rPr>
              <w:t>5</w:t>
            </w:r>
            <w:r>
              <w:rPr>
                <w:rFonts w:hint="eastAsia" w:ascii="仿宋" w:hAnsi="仿宋" w:eastAsia="仿宋" w:cs="Cambria"/>
                <w:bCs/>
                <w:szCs w:val="21"/>
              </w:rPr>
              <w:t>%（年化）；</w:t>
            </w:r>
            <w:r>
              <w:rPr>
                <w:rFonts w:ascii="仿宋" w:hAnsi="仿宋" w:eastAsia="仿宋" w:cs="Cambria"/>
                <w:bCs/>
                <w:szCs w:val="21"/>
              </w:rPr>
              <w:t>G</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05</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65</w:t>
            </w:r>
            <w:r>
              <w:rPr>
                <w:rFonts w:hint="eastAsia" w:ascii="仿宋" w:hAnsi="仿宋" w:eastAsia="仿宋" w:cs="Cambria"/>
                <w:bCs/>
                <w:szCs w:val="21"/>
              </w:rPr>
              <w:t>%（年化）；</w:t>
            </w:r>
            <w:r>
              <w:rPr>
                <w:rFonts w:ascii="仿宋" w:hAnsi="仿宋" w:eastAsia="仿宋" w:cs="Cambria"/>
                <w:bCs/>
                <w:szCs w:val="21"/>
              </w:rPr>
              <w:t>H</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1</w:t>
            </w:r>
            <w:r>
              <w:rPr>
                <w:rFonts w:ascii="仿宋" w:hAnsi="仿宋" w:eastAsia="仿宋" w:cs="Cambria"/>
                <w:bCs/>
                <w:szCs w:val="21"/>
              </w:rPr>
              <w:t>5</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w:t>
            </w:r>
            <w:r>
              <w:rPr>
                <w:rFonts w:ascii="仿宋" w:hAnsi="仿宋" w:eastAsia="仿宋" w:cs="Cambria"/>
                <w:bCs/>
                <w:szCs w:val="21"/>
              </w:rPr>
              <w:t>5</w:t>
            </w:r>
            <w:r>
              <w:rPr>
                <w:rFonts w:hint="eastAsia" w:ascii="仿宋" w:hAnsi="仿宋" w:eastAsia="仿宋" w:cs="Cambria"/>
                <w:bCs/>
                <w:szCs w:val="21"/>
              </w:rPr>
              <w:t>%（年化）；</w:t>
            </w:r>
            <w:r>
              <w:rPr>
                <w:rFonts w:hint="eastAsia" w:ascii="仿宋" w:hAnsi="仿宋" w:eastAsia="仿宋" w:cs="Cambria"/>
                <w:bCs/>
                <w:szCs w:val="21"/>
                <w:lang w:val="en-US" w:eastAsia="zh-CN"/>
              </w:rPr>
              <w:t>K</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1</w:t>
            </w:r>
            <w:r>
              <w:rPr>
                <w:rFonts w:ascii="仿宋" w:hAnsi="仿宋" w:eastAsia="仿宋" w:cs="Cambria"/>
                <w:bCs/>
                <w:szCs w:val="21"/>
              </w:rPr>
              <w:t>5</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w:t>
            </w:r>
            <w:r>
              <w:rPr>
                <w:rFonts w:ascii="仿宋" w:hAnsi="仿宋" w:eastAsia="仿宋" w:cs="Cambria"/>
                <w:bCs/>
                <w:szCs w:val="21"/>
              </w:rPr>
              <w:t>5</w:t>
            </w:r>
            <w:r>
              <w:rPr>
                <w:rFonts w:hint="eastAsia" w:ascii="仿宋" w:hAnsi="仿宋" w:eastAsia="仿宋" w:cs="Cambria"/>
                <w:bCs/>
                <w:szCs w:val="21"/>
              </w:rPr>
              <w:t>%（年化）；</w:t>
            </w:r>
            <w:r>
              <w:rPr>
                <w:rFonts w:hint="eastAsia" w:ascii="仿宋" w:hAnsi="仿宋" w:eastAsia="仿宋" w:cs="Cambria"/>
                <w:bCs/>
                <w:szCs w:val="21"/>
                <w:lang w:val="en-US" w:eastAsia="zh-CN"/>
              </w:rPr>
              <w:t>Z</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w:t>
            </w:r>
            <w:r>
              <w:rPr>
                <w:rFonts w:ascii="仿宋" w:hAnsi="仿宋" w:eastAsia="仿宋" w:cs="Cambria"/>
                <w:bCs/>
                <w:szCs w:val="21"/>
              </w:rPr>
              <w:t>5</w:t>
            </w:r>
            <w:r>
              <w:rPr>
                <w:rFonts w:hint="eastAsia" w:ascii="仿宋" w:hAnsi="仿宋" w:eastAsia="仿宋" w:cs="Cambria"/>
                <w:bCs/>
                <w:szCs w:val="21"/>
              </w:rPr>
              <w:t>%（年化）。以产品投资同业存单及存款类资产仓位85%-100%，债券类资产仓位0-20%，组合杠杆率100%-105%为例，参考同业存单利率及定期存款利率、中债-信用债总财富指数，结合产品投资策略并扣除各项费用后，综合测算得出上述业绩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2022年7月18日</w:t>
            </w:r>
            <w:r>
              <w:rPr>
                <w:rFonts w:ascii="仿宋" w:hAnsi="仿宋" w:eastAsia="仿宋"/>
                <w:bCs/>
                <w:szCs w:val="21"/>
              </w:rPr>
              <w:t>－</w:t>
            </w:r>
            <w:r>
              <w:rPr>
                <w:rFonts w:hint="eastAsia" w:ascii="仿宋" w:hAnsi="仿宋" w:eastAsia="仿宋"/>
                <w:bCs/>
                <w:szCs w:val="21"/>
              </w:rPr>
              <w:t>2022年7月</w:t>
            </w:r>
            <w:r>
              <w:rPr>
                <w:rFonts w:ascii="仿宋" w:hAnsi="仿宋" w:eastAsia="仿宋"/>
                <w:bCs/>
                <w:szCs w:val="21"/>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2022年7月2</w:t>
            </w:r>
            <w:r>
              <w:rPr>
                <w:rFonts w:ascii="仿宋" w:hAnsi="仿宋" w:eastAsia="仿宋"/>
                <w:bCs/>
                <w:szCs w:val="21"/>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产品成立日-</w:t>
            </w:r>
            <w:r>
              <w:rPr>
                <w:rFonts w:hint="eastAsia"/>
              </w:rPr>
              <w:t xml:space="preserve"> </w:t>
            </w:r>
            <w:r>
              <w:rPr>
                <w:rFonts w:hint="eastAsia" w:ascii="仿宋" w:hAnsi="仿宋" w:eastAsia="仿宋"/>
                <w:bCs/>
                <w:szCs w:val="21"/>
              </w:rPr>
              <w:t>2022年8月21日</w:t>
            </w:r>
            <w:r>
              <w:rPr>
                <w:rFonts w:ascii="仿宋" w:hAnsi="仿宋" w:eastAsia="仿宋"/>
                <w:bCs/>
                <w:szCs w:val="21"/>
              </w:rPr>
              <w:t>（含）</w:t>
            </w:r>
            <w:r>
              <w:rPr>
                <w:rFonts w:hint="eastAsia" w:ascii="仿宋" w:hAnsi="仿宋" w:eastAsia="仿宋"/>
                <w:bCs/>
                <w:szCs w:val="21"/>
              </w:rPr>
              <w:t>,在以上封闭期</w:t>
            </w:r>
            <w:r>
              <w:rPr>
                <w:rFonts w:ascii="仿宋" w:hAnsi="仿宋" w:eastAsia="仿宋"/>
                <w:bCs/>
                <w:szCs w:val="21"/>
              </w:rPr>
              <w:t>内</w:t>
            </w:r>
            <w:r>
              <w:rPr>
                <w:rFonts w:hint="eastAsia" w:ascii="仿宋" w:hAnsi="仿宋" w:eastAsia="仿宋"/>
                <w:bCs/>
                <w:szCs w:val="21"/>
              </w:rPr>
              <w:t>投资者不能开展</w:t>
            </w:r>
            <w:r>
              <w:rPr>
                <w:rFonts w:ascii="仿宋" w:hAnsi="仿宋" w:eastAsia="仿宋"/>
                <w:bCs/>
                <w:szCs w:val="21"/>
              </w:rPr>
              <w:t>申购、赎回</w:t>
            </w:r>
            <w:r>
              <w:rPr>
                <w:rFonts w:hint="eastAsia" w:ascii="仿宋" w:hAnsi="仿宋" w:eastAsia="仿宋"/>
                <w:bCs/>
                <w:szCs w:val="21"/>
              </w:rPr>
              <w:t>交易。</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D</w:t>
            </w:r>
            <w:r>
              <w:rPr>
                <w:rFonts w:hint="eastAsia" w:ascii="仿宋" w:hAnsi="仿宋" w:eastAsia="仿宋"/>
                <w:bCs/>
                <w:szCs w:val="21"/>
              </w:rPr>
              <w:t>份额：1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H</w:t>
            </w:r>
            <w:r>
              <w:rPr>
                <w:rFonts w:hint="eastAsia" w:ascii="仿宋" w:hAnsi="仿宋" w:eastAsia="仿宋"/>
                <w:bCs/>
                <w:szCs w:val="21"/>
              </w:rPr>
              <w:t>份额：1,</w:t>
            </w:r>
            <w:r>
              <w:rPr>
                <w:rFonts w:ascii="仿宋" w:hAnsi="仿宋" w:eastAsia="仿宋"/>
                <w:bCs/>
                <w:szCs w:val="21"/>
              </w:rPr>
              <w:t>000</w:t>
            </w:r>
            <w:r>
              <w:rPr>
                <w:rFonts w:hint="eastAsia" w:ascii="仿宋" w:hAnsi="仿宋" w:eastAsia="仿宋"/>
                <w:bCs/>
                <w:szCs w:val="21"/>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K</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开放期/开放日为产品封闭期后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w:t>
            </w:r>
            <w:r>
              <w:rPr>
                <w:rFonts w:hint="eastAsia" w:ascii="仿宋" w:hAnsi="仿宋" w:eastAsia="仿宋"/>
                <w:lang w:val="en-US" w:eastAsia="zh-CN"/>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A份额：0.30%/年，以前一日资产净值为基数，每日计提。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D</w:t>
            </w:r>
            <w:r>
              <w:rPr>
                <w:rFonts w:hint="eastAsia" w:ascii="仿宋" w:hAnsi="仿宋" w:eastAsia="仿宋"/>
                <w:b/>
                <w:bCs w:val="0"/>
                <w:szCs w:val="21"/>
              </w:rPr>
              <w:t>份额：0.</w:t>
            </w:r>
            <w:r>
              <w:rPr>
                <w:rFonts w:ascii="仿宋" w:hAnsi="仿宋" w:eastAsia="仿宋"/>
                <w:b/>
                <w:bCs w:val="0"/>
                <w:szCs w:val="21"/>
              </w:rPr>
              <w:t>10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G</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H</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K</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其中投资于同业存单、存款类资产及债券逆回购的比例不低于产品规模的80%。</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标准化债权类</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21112001D</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PR1级（低风险）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CR1（谨慎型）, 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450cc11b"/>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450cc11b"/>
        <w:numPr>
          <w:ins w:id="0" w:author="张晓华" w:date="2021-07-12T15:01:00Z"/>
        </w:numPr>
        <w:spacing w:line="360" w:lineRule="exact"/>
        <w:jc w:val="left"/>
        <w:rPr>
          <w:rFonts w:hint="eastAsia"/>
        </w:rPr>
      </w:pPr>
    </w:p>
    <w:p w14:paraId="4DE92349" w14:textId="77777777" w:rsidR="00000000" w:rsidRDefault="00000000">
      <w:pPr>
        <w:pStyle w:val="450cc11b"/>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450cc11b"/>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450cc11b"/>
        <w:spacing w:line="360" w:lineRule="exact"/>
        <w:rPr>
          <w:rFonts w:ascii="微软简标宋" w:eastAsia="微软简标宋" w:hAnsi="宋体" w:cs="宋体" w:hint="eastAsia"/>
          <w:sz w:val="24"/>
        </w:rPr>
      </w:pPr>
    </w:p>
    <w:p w14:paraId="6A15CA0A" w14:textId="77777777" w:rsidR="00000000" w:rsidRDefault="00000000">
      <w:pPr>
        <w:pStyle w:val="450cc11b"/>
        <w:spacing w:line="360" w:lineRule="exact"/>
        <w:jc w:val="center"/>
        <w:rPr>
          <w:rFonts w:ascii="微软简标宋" w:eastAsia="微软简标宋" w:hAnsi="宋体" w:cs="宋体" w:hint="eastAsia"/>
          <w:sz w:val="24"/>
        </w:rPr>
      </w:pPr>
    </w:p>
    <w:p w14:paraId="60F4CA28" w14:textId="77777777" w:rsidR="00000000" w:rsidRDefault="00000000">
      <w:pPr>
        <w:pStyle w:val="450cc11b"/>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450cc11b"/>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450cc11b"/>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450cc11b"/>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450cc11b"/>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450cc11b"/>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450cc11b"/>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450cc11b"/>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450cc11b"/>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450cc11b"/>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450cc11b"/>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450cc11b"/>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450cc11b"/>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450cc11b"/>
        <w:spacing w:line="360" w:lineRule="exact"/>
        <w:ind w:left="180" w:firstLineChars="200" w:firstLine="420"/>
        <w:rPr>
          <w:rFonts w:ascii="微软简仿宋" w:eastAsia="微软简仿宋" w:hint="eastAsia"/>
          <w:szCs w:val="21"/>
        </w:rPr>
      </w:pPr>
    </w:p>
    <w:p w14:paraId="20DC3CDD" w14:textId="77777777" w:rsidR="00000000" w:rsidRDefault="00000000">
      <w:pPr>
        <w:pStyle w:val="450cc11b"/>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450cc11b"/>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450cc11b"/>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1a3d631e"/>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450cc11b"/>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450cc11b"/>
        <w:rPr>
          <w:rFonts w:ascii="微软简仿宋" w:eastAsia="微软简仿宋" w:hint="eastAsia"/>
          <w:b/>
          <w:bCs/>
          <w:szCs w:val="21"/>
        </w:rPr>
      </w:pPr>
    </w:p>
    <w:p w14:paraId="695A3120" w14:textId="77777777" w:rsidR="00000000" w:rsidRDefault="00000000">
      <w:pPr>
        <w:pStyle w:val="450cc11b"/>
        <w:rPr>
          <w:rFonts w:ascii="微软简仿宋" w:eastAsia="微软简仿宋" w:hint="eastAsia"/>
          <w:b/>
          <w:bCs/>
          <w:szCs w:val="21"/>
        </w:rPr>
      </w:pPr>
    </w:p>
    <w:p w14:paraId="441B80B3" w14:textId="77777777" w:rsidR="00000000" w:rsidRDefault="00000000">
      <w:pPr>
        <w:pStyle w:val="450cc11b"/>
        <w:rPr>
          <w:rFonts w:ascii="微软简仿宋" w:eastAsia="微软简仿宋" w:hint="eastAsia"/>
          <w:b/>
          <w:bCs/>
          <w:szCs w:val="21"/>
        </w:rPr>
      </w:pPr>
    </w:p>
    <w:p w14:paraId="6E253854" w14:textId="77777777" w:rsidR="00000000" w:rsidRDefault="00000000">
      <w:pPr>
        <w:pStyle w:val="450cc11b"/>
        <w:rPr>
          <w:rFonts w:ascii="微软简仿宋" w:eastAsia="微软简仿宋" w:hint="eastAsia"/>
          <w:b/>
          <w:bCs/>
          <w:szCs w:val="21"/>
        </w:rPr>
      </w:pPr>
    </w:p>
    <w:p w14:paraId="24EEDE89" w14:textId="77777777" w:rsidR="00000000" w:rsidRDefault="00000000">
      <w:pPr>
        <w:pStyle w:val="450cc11b"/>
        <w:rPr>
          <w:rFonts w:ascii="微软简仿宋" w:eastAsia="微软简仿宋" w:hint="eastAsia"/>
          <w:b/>
          <w:bCs/>
          <w:szCs w:val="21"/>
        </w:rPr>
      </w:pPr>
    </w:p>
    <w:p w14:paraId="7ADBF686" w14:textId="77777777" w:rsidR="006D7546" w:rsidRDefault="00000000">
      <w:pPr>
        <w:pStyle w:val="450cc11b"/>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450cc11b"/>
        <w:pageBreakBefore w:val="true"/>
      </w:pPr>
    </w:p>
    <w:p w14:paraId="69997647" w14:textId="06CF27DE" w:rsidR="0074532A" w:rsidRDefault="0054018B">
      <w:pPr>
        <w:pStyle w:val="5fc18d1b"/>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5fc18d1b"/>
        <w:spacing w:line="360" w:lineRule="auto"/>
        <w:jc w:val="center"/>
        <w:rPr>
          <w:rFonts w:ascii="微软简标宋" w:eastAsia="微软简标宋"/>
          <w:b/>
          <w:sz w:val="32"/>
          <w:szCs w:val="21"/>
        </w:rPr>
      </w:pPr>
    </w:p>
    <w:p w14:paraId="2FC2DCEC" w14:textId="77777777" w:rsidR="0074532A" w:rsidRDefault="00000000">
      <w:pPr>
        <w:pStyle w:val="5fc18d1b"/>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5fc18d1b"/>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5fc18d1b"/>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5fc18d1b"/>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5fc18d1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5fc18d1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5fc18d1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5fc18d1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5fc18d1b"/>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5fc18d1b"/>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5fc18d1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5fc18d1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5fc18d1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5fc18d1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5fc18d1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5fc18d1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5fc18d1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5fc18d1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5fc18d1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5fc18d1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5fc18d1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5fc18d1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5fc18d1b"/>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5fc18d1b"/>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5fc18d1b"/>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5fc18d1b"/>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5fc18d1b"/>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5fc18d1b"/>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5fc18d1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5fc18d1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5fc18d1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5fc18d1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5fc18d1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5fc18d1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5fc18d1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5fc18d1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5fc18d1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5fc18d1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5fc18d1b"/>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5fc18d1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5fc18d1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5fc18d1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5fc18d1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5fc18d1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5fc18d1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5fc18d1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5fc18d1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5fc18d1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5fc18d1b"/>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5fc18d1b"/>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5fc18d1b"/>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5fc18d1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5fc18d1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5fc18d1b"/>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5fc18d1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5fc18d1b"/>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5fc18d1b"/>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5fc18d1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5fc18d1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5fc18d1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5fc18d1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5fc18d1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5fc18d1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5fc18d1b"/>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5fc18d1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5fc18d1b"/>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5fc18d1b"/>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5fc18d1b"/>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5fc18d1b"/>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5fc18d1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5fc18d1b"/>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5fc18d1b"/>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5fc18d1b"/>
        <w:adjustRightInd w:val="0"/>
        <w:snapToGrid w:val="0"/>
        <w:spacing w:line="360" w:lineRule="auto"/>
        <w:ind w:firstLineChars="200" w:firstLine="420"/>
      </w:pPr>
    </w:p>
    <w:p w14:paraId="53F741B5" w14:textId="77777777" w:rsidR="0074532A" w:rsidRDefault="00000000">
      <w:pPr>
        <w:pStyle w:val="5fc18d1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5fc18d1b"/>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5fc18d1b"/>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5fc18d1b"/>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5fc18d1b"/>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5fc18d1b"/>
        <w:pageBreakBefore w:val="true"/>
      </w:pPr>
    </w:p>
    <w:p w14:paraId="1A5B5AAC" w14:textId="77777777" w:rsidR="00584B3C" w:rsidRDefault="00000000">
      <w:pPr>
        <w:pStyle w:val="02c7f8d2"/>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02c7f8d2"/>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02c7f8d2"/>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02c7f8d2"/>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厦门银行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02c7f8d2"/>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02c7f8d2"/>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02c7f8d2"/>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厦门银行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02c7f8d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02c7f8d2"/>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02c7f8d2"/>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02c7f8d2"/>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02c7f8d2"/>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厦门银行</w:t>
      </w:r>
    </w:p>
    <w:p w14:paraId="4C8D7F7B" w14:textId="017276D9" w:rsidR="00584B3C" w:rsidRDefault="00000000">
      <w:pPr>
        <w:pStyle w:val="02c7f8d2"/>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姚志平</w:t>
      </w:r>
    </w:p>
    <w:p w14:paraId="6B606454" w14:textId="32B15ABB" w:rsidR="00584B3C" w:rsidRDefault="00000000">
      <w:pPr>
        <w:pStyle w:val="02c7f8d2"/>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厦门市思明区湖滨北路101号商业银行大厦</w:t>
      </w:r>
    </w:p>
    <w:p w14:paraId="6BF5D1C4" w14:textId="4FF04951" w:rsidR="00584B3C" w:rsidRDefault="00000000">
      <w:pPr>
        <w:pStyle w:val="02c7f8d2"/>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361001</w:t>
      </w:r>
    </w:p>
    <w:p w14:paraId="507D31BB" w14:textId="6B57002C" w:rsidR="00584B3C" w:rsidRDefault="00000000">
      <w:pPr>
        <w:pStyle w:val="02c7f8d2"/>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www.xmbankonline.com</w:t>
      </w:r>
    </w:p>
    <w:p w14:paraId="6DE9B191" w14:textId="70444A17" w:rsidR="00584B3C" w:rsidRDefault="00000000">
      <w:pPr>
        <w:pStyle w:val="02c7f8d2"/>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400-858-8888</w:t>
      </w:r>
    </w:p>
    <w:p w14:paraId="394DF153" w14:textId="77777777" w:rsidR="00584B3C" w:rsidRDefault="00584B3C">
      <w:pPr>
        <w:pStyle w:val="02c7f8d2"/>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02c7f8d2"/>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02c7f8d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02c7f8d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02c7f8d2"/>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02c7f8d2"/>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02c7f8d2"/>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02c7f8d2"/>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02c7f8d2"/>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02c7f8d2"/>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02c7f8d2"/>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02c7f8d2"/>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02c7f8d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02c7f8d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02c7f8d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02c7f8d2"/>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02c7f8d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02c7f8d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02c7f8d2"/>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02c7f8d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02c7f8d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02c7f8d2"/>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02c7f8d2"/>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02c7f8d2"/>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02c7f8d2"/>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02c7f8d2"/>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02c7f8d2"/>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02c7f8d2"/>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02c7f8d2"/>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02c7f8d2"/>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02c7f8d2"/>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02c7f8d2"/>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02c7f8d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02c7f8d2"/>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02c7f8d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02c7f8d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02c7f8d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02c7f8d2"/>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02c7f8d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02c7f8d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02c7f8d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02c7f8d2"/>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02c7f8d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02c7f8d2"/>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02c7f8d2"/>
        <w:numPr>
          <w:ilvl w:val="0"/>
          <w:numId w:val="2"/>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02c7f8d2"/>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02c7f8d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02c7f8d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02c7f8d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02c7f8d2"/>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02c7f8d2"/>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02c7f8d2"/>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02c7f8d2"/>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02c7f8d2"/>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02c7f8d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02c7f8d2"/>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02c7f8d2"/>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02c7f8d2"/>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02c7f8d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02c7f8d2"/>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2" w15:restartNumberingAfterBreak="0">
    <w:multiLevelType w:val="singleLevel"/>
    <w:lvl w:ilvl="0">
      <w:start w:val="4"/>
      <w:numFmt w:val="decimal"/>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Revision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50cc11b">
    <w:name w:val="Normal450cc11b"/>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8fbba12">
    <w:name w:val="Default Paragraph Font98fbba12"/>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58e0fb3d">
    <w:name w:val="Normal Table58e0fb3d"/>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d59af2f7">
    <w:name w:val="No Listd59af2f7"/>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8beb3ec">
    <w:name w:val="批注文字 字符a8beb3ec"/>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98fbba12"/>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9a2e5a4">
    <w:name w:val="Strongc9a2e5a4"/>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fa440b1">
    <w:name w:val="页脚 字符afa440b1"/>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98fbba12"/>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d608c84a">
    <w:name w:val="annotation referenced608c84a"/>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7c3b5314">
    <w:name w:val="page number7c3b5314"/>
    <w:basedOn w:val="98fbba12"/>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1a3d631e">
    <w:name w:val="Hyperlink1a3d631e"/>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6e3404d3">
    <w:name w:val="页眉 字符6e3404d3"/>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9e3cf67">
    <w:name w:val="Emphasisc9e3cf67"/>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f4c09d5">
    <w:name w:val="footer0f4c09d5"/>
    <w:basedOn w:val="450cc11b"/>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18cf1c1">
    <w:name w:val="header518cf1c1"/>
    <w:basedOn w:val="450cc11b"/>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b45d1ac">
    <w:name w:val="Char Char Char Char Char Char Char Char Char Char Char Charcb45d1ac"/>
    <w:basedOn w:val="450cc11b"/>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450cc11b"/>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5270a85">
    <w:name w:val="annotation text45270a85"/>
    <w:basedOn w:val="450cc11b"/>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45270a85"/>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5411bb9e">
    <w:name w:val="Default5411bb9e"/>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fc18d1b">
    <w:name w:val="Normal5fc18d1b"/>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beef34c">
    <w:name w:val="heading 1bbeef34c"/>
    <w:basedOn w:val="5fc18d1b"/>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869430a">
    <w:name w:val="heading 24869430a"/>
    <w:basedOn w:val="5fc18d1b"/>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fb7b5ed">
    <w:name w:val="heading 30fb7b5ed"/>
    <w:basedOn w:val="5fc18d1b"/>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886df4e">
    <w:name w:val="Default Paragraph Font6886df4e"/>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1b9f5c77">
    <w:name w:val="Normal Table1b9f5c77"/>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5a78197b">
    <w:name w:val="No List5a78197b"/>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f194279">
    <w:name w:val="标题 1 字符3f194279"/>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72def3e3">
    <w:name w:val="标题 2 字符72def3e3"/>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543d75">
    <w:name w:val="annotation textab543d75"/>
    <w:basedOn w:val="5fc18d1b"/>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bbcafdb">
    <w:name w:val="批注文字 字符dbbcafdb"/>
    <w:basedOn w:val="6886df4e"/>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cfb94ca">
    <w:name w:val="Balloon Text6cfb94ca"/>
    <w:basedOn w:val="5fc18d1b"/>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5f661f7">
    <w:name w:val="批注框文本 字符35f661f7"/>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f406901">
    <w:name w:val="footer6f406901"/>
    <w:basedOn w:val="5fc18d1b"/>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f9c4136">
    <w:name w:val="页脚 字符8f9c4136"/>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2ccdba3">
    <w:name w:val="headerc2ccdba3"/>
    <w:basedOn w:val="5fc18d1b"/>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fc51d40">
    <w:name w:val="页眉 字符4fc51d40"/>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697a42a">
    <w:name w:val="Normal (Web)9697a42a"/>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fb2345a">
    <w:name w:val="annotation subjectffb2345a"/>
    <w:basedOn w:val="ab543d75"/>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40906ca">
    <w:name w:val="批注主题 字符840906ca"/>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b73d27a">
    <w:name w:val="annotation reference8b73d27a"/>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2c7acdd">
    <w:name w:val="Char Char Char Char Char Char Char Char Char Char Char Charc2c7acdd"/>
    <w:basedOn w:val="5fc18d1b"/>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2c7f8d2">
    <w:name w:val="Normal02c7f8d2"/>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2b88c7fd">
    <w:name w:val="Default Paragraph Font2b88c7fd"/>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08d3cd6b">
    <w:name w:val="Normal Table08d3cd6b"/>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66f2fc9f">
    <w:name w:val="No List66f2fc9f"/>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214386f">
    <w:name w:val="annotation text6214386f"/>
    <w:basedOn w:val="02c7f8d2"/>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79cac171">
    <w:name w:val="批注文字 字符79cac171"/>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512934b">
    <w:name w:val="Body Text Indenta512934b"/>
    <w:basedOn w:val="02c7f8d2"/>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c1164cf">
    <w:name w:val="Balloon Text1c1164cf"/>
    <w:basedOn w:val="02c7f8d2"/>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64de79e">
    <w:name w:val="footerd64de79e"/>
    <w:basedOn w:val="02c7f8d2"/>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2283517">
    <w:name w:val="headerc2283517"/>
    <w:basedOn w:val="02c7f8d2"/>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7a25869">
    <w:name w:val="annotation subject87a25869"/>
    <w:basedOn w:val="6214386f"/>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05153dce">
    <w:name w:val="批注主题 字符05153dce"/>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5ebfe48a">
    <w:name w:val="Char Char Char Char Char Char Char Char Char Char Char Char5ebfe48a"/>
    <w:basedOn w:val="02c7f8d2"/>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8dfe153">
    <w:name w:val="annotation referencee8dfe153"/>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2024-07-11T05:14:01Z</dcterms:created>
  <dc:creator>Apache POI</dc:creator>
</cp:coreProperties>
</file>